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</w:t>
        </w:r>
        <w:r>
          <w:rPr>
            <w:rStyle w:val="Hyperlink"/>
          </w:rPr>
          <w:t xml:space="preserve"> </w:t>
        </w:r>
        <w:hyperlink w:anchor="short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</w:t>
        </w:r>
        <w:r>
          <w:rPr>
            <w:rStyle w:val="Hyperlink"/>
          </w:rPr>
          <w:t xml:space="preserve"> </w:t>
        </w:r>
        <w:hyperlink w:anchor="some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</w:t>
        </w:r>
        <w:r>
          <w:rPr>
            <w:rStyle w:val="Hyperlink"/>
          </w:rPr>
          <w:t xml:space="preserve"> </w:t>
        </w:r>
        <w:hyperlink w:anchor="X49da2d776f7a640cd76098979e5788f8119bc44">
          <w:r>
            <w:rPr>
              <w:rStyle w:val="Hyperlink"/>
            </w:rPr>
            <w:t xml:space="preserve">2</w:t>
          </w:r>
        </w:hyperlink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</w:t>
        </w:r>
        <w:r>
          <w:rPr>
            <w:rStyle w:val="Hyperlink"/>
          </w:rPr>
          <w:t xml:space="preserve"> </w:t>
        </w:r>
        <w:hyperlink w:anchor="Xb95b585046f38c7739779215f99b6b21152b861">
          <w:r>
            <w:rPr>
              <w:rStyle w:val="Hyperlink"/>
            </w:rPr>
            <w:t xml:space="preserve">2</w:t>
          </w:r>
        </w:hyperlink>
      </w:hyperlink>
    </w:p>
    <w:bookmarkEnd w:id="20"/>
    <w:bookmarkStart w:id="21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21"/>
    <w:bookmarkStart w:id="24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22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22"/>
    <w:bookmarkStart w:id="23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2021-06-22T09:43:45Z</dcterms:created>
  <dcterms:modified xsi:type="dcterms:W3CDTF">2021-06-22T09:43:45Z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